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ins w:id="0" w:author="ss" w:date="2018-07-18T13:31:00Z">
        <w:r w:rsidR="00424FDE">
          <w:rPr>
            <w:b/>
            <w:sz w:val="24"/>
            <w:szCs w:val="24"/>
          </w:rPr>
          <w:t>26</w:t>
        </w:r>
      </w:ins>
      <w:del w:id="1" w:author="ss" w:date="2018-07-18T13:31:00Z">
        <w:r w:rsidR="00C7587A" w:rsidDel="00424FDE">
          <w:rPr>
            <w:b/>
            <w:sz w:val="24"/>
            <w:szCs w:val="24"/>
            <w:lang w:val="en-US"/>
          </w:rPr>
          <w:delText>5</w:delText>
        </w:r>
      </w:del>
      <w:bookmarkStart w:id="2" w:name="_GoBack"/>
      <w:bookmarkEnd w:id="2"/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s">
    <w15:presenceInfo w15:providerId="None" w15:userId="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3B2B20"/>
    <w:rsid w:val="00424FDE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3D3BB"/>
  <w15:docId w15:val="{21A5BC06-A2CD-45F9-BFD6-8AC8BE8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4</cp:revision>
  <dcterms:created xsi:type="dcterms:W3CDTF">2018-06-21T11:58:00Z</dcterms:created>
  <dcterms:modified xsi:type="dcterms:W3CDTF">2018-07-18T10:31:00Z</dcterms:modified>
</cp:coreProperties>
</file>