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7D" w:rsidRPr="0019617D" w:rsidRDefault="0019617D" w:rsidP="0019617D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ins w:id="0" w:author="ss" w:date="2018-11-05T14:21:00Z"/>
          <w:rFonts w:asciiTheme="minorHAnsi" w:eastAsia="Times New Roman" w:hAnsiTheme="minorHAnsi"/>
          <w:b/>
        </w:rPr>
      </w:pPr>
      <w:ins w:id="1" w:author="ss" w:date="2018-11-05T14:21:00Z">
        <w:r w:rsidRPr="0019617D">
          <w:rPr>
            <w:rFonts w:eastAsia="Times New Roman"/>
            <w:noProof/>
            <w:sz w:val="24"/>
            <w:szCs w:val="24"/>
          </w:rPr>
          <w:drawing>
            <wp:anchor distT="0" distB="0" distL="114300" distR="114300" simplePos="0" relativeHeight="251660288" behindDoc="0" locked="0" layoutInCell="1" allowOverlap="1" wp14:anchorId="36DE411B" wp14:editId="077476BD">
              <wp:simplePos x="0" y="0"/>
              <wp:positionH relativeFrom="column">
                <wp:posOffset>3804920</wp:posOffset>
              </wp:positionH>
              <wp:positionV relativeFrom="paragraph">
                <wp:posOffset>140970</wp:posOffset>
              </wp:positionV>
              <wp:extent cx="1596453" cy="629587"/>
              <wp:effectExtent l="0" t="0" r="0" b="0"/>
              <wp:wrapNone/>
              <wp:docPr id="1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.videnova\Desktop\brand-all\opgg\logo-bg-right.png"/>
                      <pic:cNvPicPr>
                        <a:picLocks noChangeAspect="1" noChangeArrowheads="1"/>
                      </pic:cNvPicPr>
                    </pic:nvPicPr>
                    <pic:blipFill>
                      <a:blip r:embed="rId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96453" cy="62958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Pr="0019617D">
          <w:rPr>
            <w:rFonts w:asciiTheme="minorHAnsi" w:eastAsia="Times New Roman" w:hAnsiTheme="minorHAnsi"/>
            <w:b/>
            <w:noProof/>
          </w:rPr>
          <w:drawing>
            <wp:anchor distT="0" distB="0" distL="114300" distR="114300" simplePos="0" relativeHeight="251659264" behindDoc="0" locked="0" layoutInCell="1" allowOverlap="1" wp14:anchorId="19FBE08B" wp14:editId="6EE1EA97">
              <wp:simplePos x="0" y="0"/>
              <wp:positionH relativeFrom="column">
                <wp:posOffset>2640965</wp:posOffset>
              </wp:positionH>
              <wp:positionV relativeFrom="paragraph">
                <wp:posOffset>126365</wp:posOffset>
              </wp:positionV>
              <wp:extent cx="962046" cy="562132"/>
              <wp:effectExtent l="19050" t="0" r="9504" b="0"/>
              <wp:wrapNone/>
              <wp:docPr id="2" name="Картина 1" descr="C:\Users\MIG1\Desktop\MIG\4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Картина 1" descr="C:\Users\MIG1\Desktop\MIG\4.png"/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62046" cy="56213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Pr="0019617D">
          <w:rPr>
            <w:rFonts w:eastAsia="Times New Roman"/>
            <w:noProof/>
            <w:sz w:val="24"/>
            <w:szCs w:val="24"/>
          </w:rPr>
          <w:drawing>
            <wp:anchor distT="0" distB="0" distL="114300" distR="114300" simplePos="0" relativeHeight="251661312" behindDoc="0" locked="0" layoutInCell="1" allowOverlap="1" wp14:anchorId="6BF1A89A" wp14:editId="30DDFEA1">
              <wp:simplePos x="0" y="0"/>
              <wp:positionH relativeFrom="column">
                <wp:posOffset>-720725</wp:posOffset>
              </wp:positionH>
              <wp:positionV relativeFrom="paragraph">
                <wp:posOffset>34925</wp:posOffset>
              </wp:positionV>
              <wp:extent cx="2104390" cy="725170"/>
              <wp:effectExtent l="0" t="0" r="0" b="0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.videnova\Desktop\brand-all\eu-esf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10378"/>
                      <a:stretch/>
                    </pic:blipFill>
                    <pic:spPr bwMode="auto">
                      <a:xfrm>
                        <a:off x="0" y="0"/>
                        <a:ext cx="2104390" cy="725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Pr="0019617D">
          <w:rPr>
            <w:rFonts w:asciiTheme="minorHAnsi" w:eastAsia="Times New Roman" w:hAnsiTheme="minorHAnsi"/>
            <w:b/>
          </w:rPr>
          <w:t xml:space="preserve"> </w:t>
        </w:r>
      </w:ins>
    </w:p>
    <w:p w:rsidR="0019617D" w:rsidRPr="0019617D" w:rsidRDefault="0019617D" w:rsidP="0019617D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ins w:id="2" w:author="ss" w:date="2018-11-05T14:21:00Z"/>
          <w:rFonts w:asciiTheme="minorHAnsi" w:eastAsia="Times New Roman" w:hAnsiTheme="minorHAnsi"/>
          <w:b/>
        </w:rPr>
      </w:pPr>
      <w:ins w:id="3" w:author="ss" w:date="2018-11-05T14:21:00Z">
        <w:r w:rsidRPr="0019617D">
          <w:rPr>
            <w:rFonts w:eastAsia="Times New Roman"/>
            <w:noProof/>
            <w:sz w:val="24"/>
            <w:szCs w:val="24"/>
          </w:rPr>
          <w:drawing>
            <wp:anchor distT="0" distB="0" distL="114300" distR="114300" simplePos="0" relativeHeight="251663360" behindDoc="0" locked="0" layoutInCell="1" allowOverlap="1" wp14:anchorId="4F7E2281" wp14:editId="34FE9BA9">
              <wp:simplePos x="0" y="0"/>
              <wp:positionH relativeFrom="column">
                <wp:posOffset>5499735</wp:posOffset>
              </wp:positionH>
              <wp:positionV relativeFrom="paragraph">
                <wp:posOffset>28575</wp:posOffset>
              </wp:positionV>
              <wp:extent cx="808085" cy="560112"/>
              <wp:effectExtent l="19050" t="19050" r="11065" b="11388"/>
              <wp:wrapNone/>
              <wp:docPr id="4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08085" cy="560112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Pr="0019617D">
          <w:rPr>
            <w:rFonts w:asciiTheme="minorHAnsi" w:eastAsia="Times New Roman" w:hAnsiTheme="minorHAnsi"/>
            <w:b/>
            <w:noProof/>
          </w:rPr>
          <w:drawing>
            <wp:anchor distT="0" distB="0" distL="114300" distR="114300" simplePos="0" relativeHeight="251662336" behindDoc="0" locked="0" layoutInCell="1" allowOverlap="1" wp14:anchorId="26A67258" wp14:editId="5A7D6C8A">
              <wp:simplePos x="0" y="0"/>
              <wp:positionH relativeFrom="column">
                <wp:posOffset>1522095</wp:posOffset>
              </wp:positionH>
              <wp:positionV relativeFrom="paragraph">
                <wp:posOffset>15875</wp:posOffset>
              </wp:positionV>
              <wp:extent cx="805409" cy="517161"/>
              <wp:effectExtent l="19050" t="0" r="0" b="0"/>
              <wp:wrapNone/>
              <wp:docPr id="5" name="Картина 8" descr="logo LEADER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Picture 4" descr="logo LEADER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05409" cy="5171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pic:spPr>
                  </pic:pic>
                </a:graphicData>
              </a:graphic>
            </wp:anchor>
          </w:drawing>
        </w:r>
      </w:ins>
    </w:p>
    <w:p w:rsidR="0019617D" w:rsidRPr="0019617D" w:rsidRDefault="0019617D" w:rsidP="0019617D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ins w:id="4" w:author="ss" w:date="2018-11-05T14:21:00Z"/>
          <w:rFonts w:asciiTheme="minorHAnsi" w:eastAsia="Times New Roman" w:hAnsiTheme="minorHAnsi"/>
          <w:b/>
        </w:rPr>
      </w:pPr>
    </w:p>
    <w:p w:rsidR="0019617D" w:rsidRPr="0019617D" w:rsidRDefault="0019617D" w:rsidP="0019617D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ins w:id="5" w:author="ss" w:date="2018-11-05T14:21:00Z"/>
          <w:rFonts w:asciiTheme="minorHAnsi" w:eastAsia="Times New Roman" w:hAnsiTheme="minorHAnsi"/>
          <w:b/>
        </w:rPr>
      </w:pPr>
    </w:p>
    <w:p w:rsidR="0019617D" w:rsidRPr="0019617D" w:rsidRDefault="0019617D" w:rsidP="0019617D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ins w:id="6" w:author="ss" w:date="2018-11-05T14:21:00Z"/>
          <w:rFonts w:asciiTheme="minorHAnsi" w:eastAsia="Times New Roman" w:hAnsiTheme="minorHAnsi"/>
          <w:b/>
        </w:rPr>
      </w:pPr>
    </w:p>
    <w:p w:rsidR="0019617D" w:rsidRPr="0019617D" w:rsidRDefault="0019617D" w:rsidP="0019617D">
      <w:pPr>
        <w:widowControl/>
        <w:tabs>
          <w:tab w:val="right" w:pos="9072"/>
        </w:tabs>
        <w:autoSpaceDE/>
        <w:autoSpaceDN/>
        <w:adjustRightInd/>
        <w:rPr>
          <w:ins w:id="7" w:author="ss" w:date="2018-11-05T14:21:00Z"/>
          <w:rFonts w:asciiTheme="minorHAnsi" w:eastAsia="Times New Roman" w:hAnsiTheme="minorHAnsi"/>
          <w:b/>
          <w:spacing w:val="40"/>
        </w:rPr>
      </w:pPr>
      <w:ins w:id="8" w:author="ss" w:date="2018-11-05T14:21:00Z">
        <w:r w:rsidRPr="0019617D">
          <w:rPr>
            <w:rFonts w:eastAsia="Times New Roman"/>
            <w:sz w:val="24"/>
            <w:szCs w:val="24"/>
            <w:highlight w:val="white"/>
            <w:shd w:val="clear" w:color="auto" w:fill="FEFEFE"/>
          </w:rPr>
          <w:t xml:space="preserve">     </w:t>
        </w:r>
        <w:r w:rsidRPr="0019617D">
          <w:rPr>
            <w:rFonts w:eastAsia="Times New Roman"/>
            <w:highlight w:val="white"/>
            <w:shd w:val="clear" w:color="auto" w:fill="FEFEFE"/>
          </w:rPr>
          <w:t>Европейският земеделски фонд за развитие на селските райони: Европа инвестира в селските райони</w:t>
        </w:r>
        <w:r w:rsidRPr="0019617D">
          <w:rPr>
            <w:rFonts w:asciiTheme="minorHAnsi" w:eastAsia="Times New Roman" w:hAnsiTheme="minorHAnsi"/>
            <w:b/>
            <w:spacing w:val="40"/>
          </w:rPr>
          <w:tab/>
        </w:r>
      </w:ins>
    </w:p>
    <w:p w:rsidR="0019617D" w:rsidRPr="0019617D" w:rsidRDefault="0019617D" w:rsidP="0019617D">
      <w:pPr>
        <w:widowControl/>
        <w:tabs>
          <w:tab w:val="right" w:pos="9072"/>
        </w:tabs>
        <w:autoSpaceDE/>
        <w:autoSpaceDN/>
        <w:adjustRightInd/>
        <w:jc w:val="center"/>
        <w:rPr>
          <w:ins w:id="9" w:author="ss" w:date="2018-11-05T14:21:00Z"/>
          <w:rFonts w:eastAsia="Times New Roman"/>
          <w:sz w:val="24"/>
          <w:szCs w:val="24"/>
          <w:highlight w:val="white"/>
          <w:shd w:val="clear" w:color="auto" w:fill="FEFEFE"/>
        </w:rPr>
      </w:pPr>
      <w:ins w:id="10" w:author="ss" w:date="2018-11-05T14:21:00Z">
        <w:r w:rsidRPr="0019617D">
          <w:rPr>
            <w:rFonts w:eastAsia="Times New Roman"/>
            <w:sz w:val="24"/>
            <w:szCs w:val="24"/>
            <w:highlight w:val="white"/>
            <w:shd w:val="clear" w:color="auto" w:fill="FEFEFE"/>
          </w:rPr>
          <w:t>Програма за развитие на селските райони 2014 - 2020</w:t>
        </w:r>
      </w:ins>
    </w:p>
    <w:p w:rsidR="0019617D" w:rsidRPr="0019617D" w:rsidRDefault="0019617D" w:rsidP="0019617D">
      <w:pPr>
        <w:widowControl/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autoSpaceDE/>
        <w:autoSpaceDN/>
        <w:adjustRightInd/>
        <w:ind w:right="709"/>
        <w:rPr>
          <w:ins w:id="11" w:author="ss" w:date="2018-11-05T14:21:00Z"/>
          <w:rFonts w:eastAsia="Times New Roman"/>
          <w:lang w:val="en-US"/>
        </w:rPr>
      </w:pPr>
      <w:ins w:id="12" w:author="ss" w:date="2018-11-05T14:21:00Z">
        <w:r w:rsidRPr="0019617D">
          <w:rPr>
            <w:rFonts w:eastAsia="Times New Roman"/>
          </w:rPr>
          <w:t xml:space="preserve">                                                </w:t>
        </w:r>
        <w:r w:rsidRPr="0019617D">
          <w:rPr>
            <w:rFonts w:eastAsia="Times New Roman"/>
            <w:b/>
            <w:spacing w:val="40"/>
            <w:sz w:val="22"/>
            <w:szCs w:val="22"/>
          </w:rPr>
          <w:t>СНЦ  Местна инициативна група Чирпан</w:t>
        </w:r>
      </w:ins>
    </w:p>
    <w:p w:rsidR="0019617D" w:rsidRPr="0019617D" w:rsidRDefault="0019617D" w:rsidP="0019617D">
      <w:pPr>
        <w:widowControl/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autoSpaceDE/>
        <w:autoSpaceDN/>
        <w:adjustRightInd/>
        <w:ind w:right="709"/>
        <w:jc w:val="center"/>
        <w:rPr>
          <w:ins w:id="13" w:author="ss" w:date="2018-11-05T14:21:00Z"/>
          <w:rFonts w:eastAsia="Times New Roman"/>
        </w:rPr>
      </w:pPr>
      <w:ins w:id="14" w:author="ss" w:date="2018-11-05T14:21:00Z">
        <w:r w:rsidRPr="0019617D">
          <w:rPr>
            <w:rFonts w:eastAsia="Times New Roman"/>
          </w:rPr>
          <w:t xml:space="preserve">България, </w:t>
        </w:r>
        <w:proofErr w:type="spellStart"/>
        <w:r w:rsidRPr="0019617D">
          <w:rPr>
            <w:rFonts w:eastAsia="Times New Roman"/>
          </w:rPr>
          <w:t>п.к</w:t>
        </w:r>
        <w:proofErr w:type="spellEnd"/>
        <w:r w:rsidRPr="0019617D">
          <w:rPr>
            <w:rFonts w:eastAsia="Times New Roman"/>
          </w:rPr>
          <w:t xml:space="preserve">. 6200, гр. Чирпан, общ. Чирпан, </w:t>
        </w:r>
        <w:proofErr w:type="spellStart"/>
        <w:r w:rsidRPr="0019617D">
          <w:rPr>
            <w:rFonts w:eastAsia="Times New Roman"/>
          </w:rPr>
          <w:t>обл</w:t>
        </w:r>
        <w:proofErr w:type="spellEnd"/>
        <w:r w:rsidRPr="0019617D">
          <w:rPr>
            <w:rFonts w:eastAsia="Times New Roman"/>
          </w:rPr>
          <w:t xml:space="preserve">. Стара Загора, </w:t>
        </w:r>
        <w:proofErr w:type="spellStart"/>
        <w:r w:rsidRPr="0019617D">
          <w:rPr>
            <w:rFonts w:eastAsia="Times New Roman"/>
          </w:rPr>
          <w:t>ул</w:t>
        </w:r>
        <w:proofErr w:type="spellEnd"/>
        <w:r w:rsidRPr="0019617D">
          <w:rPr>
            <w:rFonts w:eastAsia="Times New Roman"/>
          </w:rPr>
          <w:t xml:space="preserve">.“Вълко и </w:t>
        </w:r>
        <w:proofErr w:type="spellStart"/>
        <w:r w:rsidRPr="0019617D">
          <w:rPr>
            <w:rFonts w:eastAsia="Times New Roman"/>
          </w:rPr>
          <w:t>Кабаиван</w:t>
        </w:r>
        <w:proofErr w:type="spellEnd"/>
        <w:r w:rsidRPr="0019617D">
          <w:rPr>
            <w:rFonts w:eastAsia="Times New Roman"/>
          </w:rPr>
          <w:t xml:space="preserve">“ № 9, </w:t>
        </w:r>
      </w:ins>
    </w:p>
    <w:p w:rsidR="0019617D" w:rsidRPr="0019617D" w:rsidRDefault="0019617D" w:rsidP="0019617D">
      <w:pPr>
        <w:widowControl/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autoSpaceDE/>
        <w:autoSpaceDN/>
        <w:adjustRightInd/>
        <w:ind w:right="709"/>
        <w:jc w:val="center"/>
        <w:rPr>
          <w:ins w:id="15" w:author="ss" w:date="2018-11-05T14:21:00Z"/>
          <w:rFonts w:eastAsia="Times New Roman"/>
          <w:lang w:val="en-US"/>
        </w:rPr>
      </w:pPr>
      <w:ins w:id="16" w:author="ss" w:date="2018-11-05T14:21:00Z">
        <w:r w:rsidRPr="0019617D">
          <w:rPr>
            <w:rFonts w:eastAsia="Times New Roman"/>
          </w:rPr>
          <w:t xml:space="preserve">тел.0897/995 717 </w:t>
        </w:r>
        <w:r w:rsidRPr="0019617D">
          <w:rPr>
            <w:rFonts w:eastAsia="Times New Roman"/>
            <w:lang w:val="en-US"/>
          </w:rPr>
          <w:t>, e-mail</w:t>
        </w:r>
        <w:r w:rsidRPr="0019617D">
          <w:rPr>
            <w:rFonts w:eastAsia="Times New Roman"/>
          </w:rPr>
          <w:t xml:space="preserve">: </w:t>
        </w:r>
        <w:r w:rsidRPr="0019617D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19617D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 xml:space="preserve"> HYPERLINK "mailto:migchirpan@abv.bg" </w:instrText>
        </w:r>
        <w:r w:rsidRPr="0019617D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Pr="0019617D">
          <w:rPr>
            <w:rFonts w:eastAsia="Times New Roman"/>
            <w:lang w:val="en-US"/>
          </w:rPr>
          <w:t>migchirpan@abv.bg</w:t>
        </w:r>
        <w:r w:rsidRPr="0019617D">
          <w:rPr>
            <w:rFonts w:eastAsia="Times New Roman"/>
            <w:lang w:val="en-US"/>
          </w:rPr>
          <w:fldChar w:fldCharType="end"/>
        </w:r>
        <w:r w:rsidRPr="0019617D">
          <w:rPr>
            <w:rFonts w:eastAsia="Times New Roman"/>
          </w:rPr>
          <w:t xml:space="preserve"> </w:t>
        </w:r>
        <w:r w:rsidRPr="0019617D">
          <w:rPr>
            <w:rFonts w:eastAsia="Times New Roman"/>
            <w:lang w:val="en-US"/>
          </w:rPr>
          <w:t xml:space="preserve">  web</w:t>
        </w:r>
        <w:r w:rsidRPr="0019617D">
          <w:rPr>
            <w:rFonts w:eastAsia="Times New Roman"/>
          </w:rPr>
          <w:t xml:space="preserve">: </w:t>
        </w:r>
        <w:r w:rsidRPr="0019617D">
          <w:rPr>
            <w:rFonts w:eastAsia="Times New Roman"/>
            <w:lang w:val="en-US"/>
          </w:rPr>
          <w:t>www.migchirpan.eu</w:t>
        </w:r>
      </w:ins>
    </w:p>
    <w:p w:rsidR="0019617D" w:rsidRDefault="0019617D" w:rsidP="00C7587A">
      <w:pPr>
        <w:spacing w:line="276" w:lineRule="auto"/>
        <w:jc w:val="right"/>
        <w:rPr>
          <w:ins w:id="17" w:author="ss" w:date="2018-11-05T14:21:00Z"/>
          <w:b/>
          <w:sz w:val="24"/>
          <w:szCs w:val="24"/>
        </w:rPr>
      </w:pPr>
      <w:bookmarkStart w:id="18" w:name="_GoBack"/>
      <w:bookmarkEnd w:id="18"/>
    </w:p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r w:rsidRPr="00AF3BF9">
        <w:rPr>
          <w:b/>
          <w:sz w:val="24"/>
          <w:szCs w:val="24"/>
        </w:rPr>
        <w:t>Приложение №</w:t>
      </w:r>
      <w:r w:rsidR="00952230">
        <w:rPr>
          <w:b/>
          <w:sz w:val="24"/>
          <w:szCs w:val="24"/>
        </w:rPr>
        <w:t xml:space="preserve"> </w:t>
      </w:r>
      <w:ins w:id="19" w:author="ss" w:date="2018-07-18T13:31:00Z">
        <w:r w:rsidR="00424FDE">
          <w:rPr>
            <w:b/>
            <w:sz w:val="24"/>
            <w:szCs w:val="24"/>
          </w:rPr>
          <w:t>26</w:t>
        </w:r>
      </w:ins>
      <w:del w:id="20" w:author="ss" w:date="2018-07-18T13:31:00Z">
        <w:r w:rsidR="00C7587A" w:rsidDel="00424FDE">
          <w:rPr>
            <w:b/>
            <w:sz w:val="24"/>
            <w:szCs w:val="24"/>
            <w:lang w:val="en-US"/>
          </w:rPr>
          <w:delText>5</w:delText>
        </w:r>
      </w:del>
    </w:p>
    <w:p w:rsidR="00391823" w:rsidRPr="00AF3BF9" w:rsidRDefault="00EC2E74" w:rsidP="00C7587A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Условията за кандидатстване</w:t>
      </w:r>
      <w:r w:rsidRPr="00AF3BF9">
        <w:rPr>
          <w:b/>
          <w:sz w:val="24"/>
          <w:szCs w:val="24"/>
        </w:rPr>
        <w:t xml:space="preserve"> </w:t>
      </w:r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Стеарин от сланина, маслен стеарин и стеарин от лой; мас, </w:t>
            </w: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s">
    <w15:presenceInfo w15:providerId="None" w15:userId="s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19617D"/>
    <w:rsid w:val="00391823"/>
    <w:rsid w:val="003B2B20"/>
    <w:rsid w:val="00424FDE"/>
    <w:rsid w:val="00952230"/>
    <w:rsid w:val="00AF3BF9"/>
    <w:rsid w:val="00C7587A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C3396B"/>
  <w15:docId w15:val="{21A5BC06-A2CD-45F9-BFD6-8AC8BE89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microsoft.com/office/2011/relationships/people" Target="people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ss</cp:lastModifiedBy>
  <cp:revision>5</cp:revision>
  <dcterms:created xsi:type="dcterms:W3CDTF">2018-06-21T11:58:00Z</dcterms:created>
  <dcterms:modified xsi:type="dcterms:W3CDTF">2018-11-05T12:21:00Z</dcterms:modified>
</cp:coreProperties>
</file>